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DEF434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del w:id="0" w:author="Lidia Bocianowska" w:date="2023-10-06T08:15:00Z">
        <w:r w:rsidDel="009F3034">
          <w:rPr>
            <w:rFonts w:ascii="Cambria" w:hAnsi="Cambria" w:cs="Arial"/>
            <w:bCs/>
            <w:sz w:val="22"/>
            <w:szCs w:val="22"/>
          </w:rPr>
          <w:delText xml:space="preserve"> </w:delText>
        </w:r>
      </w:del>
      <w:del w:id="1" w:author="Lidia Bocianowska" w:date="2023-10-06T08:13:00Z">
        <w:r w:rsidDel="00F203EF">
          <w:rPr>
            <w:rFonts w:ascii="Cambria" w:hAnsi="Cambria" w:cs="Arial"/>
            <w:bCs/>
            <w:sz w:val="22"/>
            <w:szCs w:val="22"/>
          </w:rPr>
          <w:delText>____________</w:delText>
        </w:r>
      </w:del>
      <w:del w:id="2" w:author="Lidia Bocianowska" w:date="2023-10-06T08:14:00Z">
        <w:r w:rsidDel="00F203EF">
          <w:rPr>
            <w:rFonts w:ascii="Cambria" w:hAnsi="Cambria" w:cs="Arial"/>
            <w:bCs/>
            <w:sz w:val="22"/>
            <w:szCs w:val="22"/>
          </w:rPr>
          <w:delText>________</w:delText>
        </w:r>
      </w:del>
      <w:del w:id="3" w:author="Lidia Bocianowska" w:date="2023-10-06T08:15:00Z">
        <w:r w:rsidDel="009F3034">
          <w:rPr>
            <w:rFonts w:ascii="Cambria" w:hAnsi="Cambria" w:cs="Arial"/>
            <w:bCs/>
            <w:sz w:val="22"/>
            <w:szCs w:val="22"/>
          </w:rPr>
          <w:delText>____</w:delText>
        </w:r>
      </w:del>
      <w:del w:id="4" w:author="Lidia Bocianowska" w:date="2023-10-06T08:16:00Z">
        <w:r w:rsidDel="009F3034">
          <w:rPr>
            <w:rFonts w:ascii="Cambria" w:hAnsi="Cambria" w:cs="Arial"/>
            <w:bCs/>
            <w:sz w:val="22"/>
            <w:szCs w:val="22"/>
          </w:rPr>
          <w:delText>___________________</w:delText>
        </w:r>
      </w:del>
      <w:ins w:id="5" w:author="Lidia Bocianowska" w:date="2023-10-06T08:16:00Z">
        <w:r w:rsidR="009F3034">
          <w:rPr>
            <w:rFonts w:ascii="Cambria" w:hAnsi="Cambria" w:cs="Arial"/>
            <w:bCs/>
            <w:sz w:val="22"/>
            <w:szCs w:val="22"/>
          </w:rPr>
          <w:t xml:space="preserve"> Opole</w:t>
        </w:r>
      </w:ins>
      <w:del w:id="6" w:author="Lidia Bocianowska" w:date="2023-10-06T08:16:00Z">
        <w:r w:rsidDel="009F3034">
          <w:rPr>
            <w:rFonts w:ascii="Cambria" w:hAnsi="Cambria" w:cs="Arial"/>
            <w:bCs/>
            <w:sz w:val="22"/>
            <w:szCs w:val="22"/>
          </w:rPr>
          <w:delText>_</w:delText>
        </w:r>
      </w:del>
      <w:r>
        <w:rPr>
          <w:rFonts w:ascii="Cambria" w:hAnsi="Cambria" w:cs="Arial"/>
          <w:bCs/>
          <w:sz w:val="22"/>
          <w:szCs w:val="22"/>
        </w:rPr>
        <w:t xml:space="preserve"> w roku </w:t>
      </w:r>
      <w:ins w:id="7" w:author="Lidia Bocianowska" w:date="2023-10-06T08:19:00Z">
        <w:r w:rsidR="009F3034">
          <w:rPr>
            <w:rFonts w:ascii="Cambria" w:hAnsi="Cambria" w:cs="Arial"/>
            <w:bCs/>
            <w:sz w:val="22"/>
            <w:szCs w:val="22"/>
          </w:rPr>
          <w:t>2024</w:t>
        </w:r>
      </w:ins>
      <w:del w:id="8" w:author="Lidia Bocianowska" w:date="2023-10-06T08:19:00Z">
        <w:r w:rsidDel="009F3034">
          <w:rPr>
            <w:rFonts w:ascii="Cambria" w:hAnsi="Cambria" w:cs="Arial"/>
            <w:bCs/>
            <w:sz w:val="22"/>
            <w:szCs w:val="22"/>
          </w:rPr>
          <w:delText>________</w:delText>
        </w:r>
      </w:del>
      <w:bookmarkStart w:id="9" w:name="_GoBack"/>
      <w:bookmarkEnd w:id="9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ED14C" w14:textId="77777777" w:rsidR="005B3E66" w:rsidRDefault="005B3E66">
      <w:r>
        <w:separator/>
      </w:r>
    </w:p>
  </w:endnote>
  <w:endnote w:type="continuationSeparator" w:id="0">
    <w:p w14:paraId="4887A8BA" w14:textId="77777777" w:rsidR="005B3E66" w:rsidRDefault="005B3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3F5250E0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F303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B9A19" w14:textId="77777777" w:rsidR="005B3E66" w:rsidRDefault="005B3E66">
      <w:r>
        <w:separator/>
      </w:r>
    </w:p>
  </w:footnote>
  <w:footnote w:type="continuationSeparator" w:id="0">
    <w:p w14:paraId="0E62C6BC" w14:textId="77777777" w:rsidR="005B3E66" w:rsidRDefault="005B3E66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idia Bocianowska">
    <w15:presenceInfo w15:providerId="AD" w15:userId="S-1-5-21-1258824510-3303949563-3469234235-36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cumentProtection w:edit="trackedChange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B3E66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9F3034"/>
    <w:rsid w:val="00A56AD3"/>
    <w:rsid w:val="00AF351F"/>
    <w:rsid w:val="00B121A2"/>
    <w:rsid w:val="00B61057"/>
    <w:rsid w:val="00B939B1"/>
    <w:rsid w:val="00BD019D"/>
    <w:rsid w:val="00BD0CC9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203EF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6B9C41-5FF8-4C16-BE31-111065623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Lidia Bocianowska</cp:lastModifiedBy>
  <cp:revision>2</cp:revision>
  <dcterms:created xsi:type="dcterms:W3CDTF">2023-10-06T06:20:00Z</dcterms:created>
  <dcterms:modified xsi:type="dcterms:W3CDTF">2023-10-06T06:20:00Z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